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3973D1C6"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06349D">
        <w:rPr>
          <w:sz w:val="24"/>
          <w:szCs w:val="24"/>
        </w:rPr>
        <w:t xml:space="preserve"> 15-G011-22</w:t>
      </w:r>
      <w:r w:rsidR="00993409" w:rsidRPr="00DF2302">
        <w:rPr>
          <w:sz w:val="24"/>
          <w:szCs w:val="24"/>
        </w:rPr>
        <w:tab/>
      </w:r>
      <w:bookmarkEnd w:id="1"/>
      <w:bookmarkEnd w:id="2"/>
      <w:bookmarkEnd w:id="3"/>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w:t>
      </w:r>
      <w:proofErr w:type="gramStart"/>
      <w:r w:rsidRPr="00DF2302">
        <w:rPr>
          <w:rFonts w:ascii="Calibri" w:hAnsi="Calibri" w:cs="Calibri"/>
          <w:lang w:val="en-GB"/>
        </w:rPr>
        <w:t>Technical</w:t>
      </w:r>
      <w:proofErr w:type="gramEnd"/>
      <w:r w:rsidRPr="00DF2302">
        <w:rPr>
          <w:rFonts w:ascii="Calibri" w:hAnsi="Calibri" w:cs="Calibri"/>
          <w:lang w:val="en-GB"/>
        </w:rPr>
        <w:t xml:space="preserve">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shd w:val="clear" w:color="auto" w:fill="auto"/>
            <w:vAlign w:val="center"/>
          </w:tcPr>
          <w:p w14:paraId="5B4EEC3C" w14:textId="461BD486" w:rsidR="006E17EC" w:rsidRPr="00DF2302" w:rsidRDefault="00DE3F38" w:rsidP="006E17EC">
            <w:pPr>
              <w:pStyle w:val="TableContents"/>
              <w:rPr>
                <w:rFonts w:asciiTheme="minorHAnsi" w:hAnsiTheme="minorHAnsi"/>
                <w:sz w:val="22"/>
                <w:szCs w:val="22"/>
                <w:highlight w:val="yellow"/>
                <w:lang w:eastAsia="en-US"/>
              </w:rPr>
            </w:pPr>
            <w:r w:rsidRPr="00DF2302">
              <w:rPr>
                <w:rFonts w:asciiTheme="minorHAnsi" w:hAnsiTheme="minorHAnsi"/>
                <w:sz w:val="22"/>
                <w:szCs w:val="22"/>
                <w:highlight w:val="yellow"/>
                <w:lang w:eastAsia="en-US"/>
              </w:rPr>
              <w:t xml:space="preserve">Firm/consortium’s experience and reputation </w:t>
            </w:r>
            <w:r w:rsidR="00B52A14" w:rsidRPr="00DF2302">
              <w:rPr>
                <w:rFonts w:asciiTheme="minorHAnsi" w:hAnsiTheme="minorHAnsi"/>
                <w:sz w:val="22"/>
                <w:szCs w:val="22"/>
                <w:highlight w:val="yellow"/>
                <w:lang w:eastAsia="en-US"/>
              </w:rPr>
              <w:t>with</w:t>
            </w:r>
            <w:r w:rsidRPr="00DF2302">
              <w:rPr>
                <w:rFonts w:asciiTheme="minorHAnsi" w:hAnsiTheme="minorHAnsi"/>
                <w:sz w:val="22"/>
                <w:szCs w:val="22"/>
                <w:highlight w:val="yellow"/>
                <w:lang w:eastAsia="en-US"/>
              </w:rPr>
              <w:t xml:space="preserve"> similar </w:t>
            </w:r>
            <w:r w:rsidR="00AD3DBB" w:rsidRPr="00DF2302">
              <w:rPr>
                <w:rFonts w:asciiTheme="minorHAnsi" w:hAnsiTheme="minorHAnsi"/>
                <w:sz w:val="22"/>
                <w:szCs w:val="22"/>
                <w:highlight w:val="yellow"/>
                <w:lang w:eastAsia="en-US"/>
              </w:rPr>
              <w:t>supply of Goods</w:t>
            </w:r>
          </w:p>
        </w:tc>
        <w:tc>
          <w:tcPr>
            <w:tcW w:w="5367" w:type="dxa"/>
            <w:shd w:val="clear" w:color="auto" w:fill="auto"/>
          </w:tcPr>
          <w:p w14:paraId="6FCDF255" w14:textId="77777777" w:rsidR="006E17EC" w:rsidRDefault="003513C8" w:rsidP="005B38E4">
            <w:pPr>
              <w:pStyle w:val="TableContents"/>
              <w:numPr>
                <w:ilvl w:val="0"/>
                <w:numId w:val="3"/>
              </w:numPr>
              <w:rPr>
                <w:rFonts w:asciiTheme="minorHAnsi" w:hAnsiTheme="minorHAnsi"/>
                <w:sz w:val="22"/>
                <w:szCs w:val="22"/>
                <w:highlight w:val="yellow"/>
              </w:rPr>
            </w:pPr>
            <w:r>
              <w:rPr>
                <w:rFonts w:asciiTheme="minorHAnsi" w:hAnsiTheme="minorHAnsi"/>
                <w:sz w:val="22"/>
                <w:szCs w:val="22"/>
                <w:highlight w:val="yellow"/>
              </w:rPr>
              <w:t>Business registration and Valid license</w:t>
            </w:r>
          </w:p>
          <w:p w14:paraId="3ADDF29E" w14:textId="1E605913" w:rsidR="003513C8" w:rsidRPr="00DF2302" w:rsidRDefault="003513C8" w:rsidP="005B38E4">
            <w:pPr>
              <w:pStyle w:val="TableContents"/>
              <w:numPr>
                <w:ilvl w:val="0"/>
                <w:numId w:val="3"/>
              </w:numPr>
              <w:rPr>
                <w:rFonts w:asciiTheme="minorHAnsi" w:hAnsiTheme="minorHAnsi"/>
                <w:sz w:val="22"/>
                <w:szCs w:val="22"/>
                <w:highlight w:val="yellow"/>
              </w:rPr>
            </w:pPr>
            <w:r>
              <w:rPr>
                <w:rFonts w:asciiTheme="minorHAnsi" w:hAnsiTheme="minorHAnsi"/>
                <w:sz w:val="22"/>
                <w:szCs w:val="22"/>
                <w:highlight w:val="yellow"/>
              </w:rPr>
              <w:t>At least 2 references showing the similar supply of Goods</w:t>
            </w:r>
          </w:p>
        </w:tc>
        <w:tc>
          <w:tcPr>
            <w:tcW w:w="1360" w:type="dxa"/>
            <w:shd w:val="clear" w:color="auto" w:fill="auto"/>
            <w:vAlign w:val="center"/>
          </w:tcPr>
          <w:p w14:paraId="6FB170A3" w14:textId="169A8F55" w:rsidR="006E17EC" w:rsidRPr="00DF2302" w:rsidRDefault="003513C8"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30</w:t>
            </w:r>
          </w:p>
        </w:tc>
      </w:tr>
      <w:tr w:rsidR="006E17EC" w:rsidRPr="00DF2302" w14:paraId="613F68D6" w14:textId="77777777" w:rsidTr="006E17EC">
        <w:trPr>
          <w:cantSplit/>
          <w:tblHeader/>
        </w:trPr>
        <w:tc>
          <w:tcPr>
            <w:tcW w:w="2430" w:type="dxa"/>
            <w:shd w:val="clear" w:color="auto" w:fill="auto"/>
            <w:vAlign w:val="center"/>
          </w:tcPr>
          <w:p w14:paraId="44102FCB" w14:textId="19DEBEED" w:rsidR="006E17EC" w:rsidRPr="00DF2302" w:rsidRDefault="00AD3DBB" w:rsidP="006E17EC">
            <w:pPr>
              <w:pStyle w:val="TableContents"/>
              <w:rPr>
                <w:rFonts w:asciiTheme="minorHAnsi" w:hAnsiTheme="minorHAnsi"/>
                <w:sz w:val="22"/>
                <w:szCs w:val="22"/>
                <w:highlight w:val="yellow"/>
                <w:lang w:eastAsia="en-US"/>
              </w:rPr>
            </w:pPr>
            <w:r w:rsidRPr="00DF2302">
              <w:rPr>
                <w:rFonts w:asciiTheme="minorHAnsi" w:hAnsiTheme="minorHAnsi"/>
                <w:sz w:val="22"/>
                <w:szCs w:val="22"/>
                <w:highlight w:val="yellow"/>
                <w:lang w:eastAsia="en-US"/>
              </w:rPr>
              <w:t>Delivery time</w:t>
            </w:r>
          </w:p>
        </w:tc>
        <w:tc>
          <w:tcPr>
            <w:tcW w:w="5367" w:type="dxa"/>
            <w:shd w:val="clear" w:color="auto" w:fill="auto"/>
          </w:tcPr>
          <w:p w14:paraId="4BA71FA2" w14:textId="4C2C6451" w:rsidR="006E17EC" w:rsidRPr="00DF2302" w:rsidRDefault="003513C8" w:rsidP="001D3BEC">
            <w:pPr>
              <w:pStyle w:val="TableContents"/>
              <w:numPr>
                <w:ilvl w:val="0"/>
                <w:numId w:val="4"/>
              </w:numPr>
              <w:rPr>
                <w:rFonts w:asciiTheme="minorHAnsi" w:hAnsiTheme="minorHAnsi"/>
                <w:sz w:val="22"/>
                <w:szCs w:val="22"/>
                <w:highlight w:val="yellow"/>
              </w:rPr>
            </w:pPr>
            <w:r>
              <w:rPr>
                <w:rFonts w:asciiTheme="minorHAnsi" w:hAnsiTheme="minorHAnsi"/>
                <w:sz w:val="22"/>
                <w:szCs w:val="22"/>
                <w:highlight w:val="yellow"/>
              </w:rPr>
              <w:t xml:space="preserve">A clear time schedule for delivery for the required items or materials </w:t>
            </w:r>
          </w:p>
        </w:tc>
        <w:tc>
          <w:tcPr>
            <w:tcW w:w="1360" w:type="dxa"/>
            <w:shd w:val="clear" w:color="auto" w:fill="auto"/>
            <w:vAlign w:val="center"/>
          </w:tcPr>
          <w:p w14:paraId="657554B4" w14:textId="1F8C0C79" w:rsidR="006E17EC" w:rsidRPr="00DF2302" w:rsidRDefault="003513C8"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30</w:t>
            </w:r>
          </w:p>
        </w:tc>
      </w:tr>
      <w:tr w:rsidR="006E17EC" w:rsidRPr="00DF2302" w14:paraId="7395E14D" w14:textId="77777777" w:rsidTr="006E17EC">
        <w:trPr>
          <w:cantSplit/>
          <w:tblHeader/>
        </w:trPr>
        <w:tc>
          <w:tcPr>
            <w:tcW w:w="2430" w:type="dxa"/>
            <w:shd w:val="clear" w:color="auto" w:fill="auto"/>
            <w:vAlign w:val="center"/>
          </w:tcPr>
          <w:p w14:paraId="58A5C5B6" w14:textId="42B3D3BC" w:rsidR="006E17EC" w:rsidRPr="00DF2302" w:rsidRDefault="003513C8" w:rsidP="006E17EC">
            <w:pPr>
              <w:pStyle w:val="TableContents"/>
              <w:rPr>
                <w:rFonts w:asciiTheme="minorHAnsi" w:hAnsiTheme="minorHAnsi"/>
                <w:sz w:val="22"/>
                <w:szCs w:val="22"/>
                <w:highlight w:val="yellow"/>
                <w:lang w:eastAsia="en-US"/>
              </w:rPr>
            </w:pPr>
            <w:r>
              <w:rPr>
                <w:rFonts w:asciiTheme="minorHAnsi" w:hAnsiTheme="minorHAnsi"/>
                <w:sz w:val="22"/>
                <w:szCs w:val="22"/>
                <w:highlight w:val="yellow"/>
                <w:lang w:eastAsia="en-US"/>
              </w:rPr>
              <w:t>Specification</w:t>
            </w:r>
          </w:p>
        </w:tc>
        <w:tc>
          <w:tcPr>
            <w:tcW w:w="5367" w:type="dxa"/>
            <w:shd w:val="clear" w:color="auto" w:fill="auto"/>
          </w:tcPr>
          <w:p w14:paraId="6C144C77" w14:textId="77777777" w:rsidR="006E17EC" w:rsidRDefault="003513C8" w:rsidP="00635A59">
            <w:pPr>
              <w:pStyle w:val="TableContents"/>
              <w:numPr>
                <w:ilvl w:val="0"/>
                <w:numId w:val="5"/>
              </w:numPr>
              <w:rPr>
                <w:rFonts w:asciiTheme="minorHAnsi" w:hAnsiTheme="minorHAnsi"/>
                <w:sz w:val="22"/>
                <w:szCs w:val="22"/>
                <w:highlight w:val="yellow"/>
              </w:rPr>
            </w:pPr>
            <w:r>
              <w:rPr>
                <w:rFonts w:asciiTheme="minorHAnsi" w:hAnsiTheme="minorHAnsi"/>
                <w:sz w:val="22"/>
                <w:szCs w:val="22"/>
                <w:highlight w:val="yellow"/>
              </w:rPr>
              <w:t>MIA to provide minimum technical requirements such as specifications of the goods to be referred to technical specifications template</w:t>
            </w:r>
          </w:p>
          <w:p w14:paraId="23A8F695" w14:textId="1E5EAA56" w:rsidR="003513C8" w:rsidRPr="00DF2302" w:rsidRDefault="003513C8" w:rsidP="00635A59">
            <w:pPr>
              <w:pStyle w:val="TableContents"/>
              <w:numPr>
                <w:ilvl w:val="0"/>
                <w:numId w:val="5"/>
              </w:numPr>
              <w:rPr>
                <w:rFonts w:asciiTheme="minorHAnsi" w:hAnsiTheme="minorHAnsi"/>
                <w:sz w:val="22"/>
                <w:szCs w:val="22"/>
                <w:highlight w:val="yellow"/>
              </w:rPr>
            </w:pPr>
            <w:r>
              <w:rPr>
                <w:rFonts w:asciiTheme="minorHAnsi" w:hAnsiTheme="minorHAnsi"/>
                <w:sz w:val="22"/>
                <w:szCs w:val="22"/>
                <w:highlight w:val="yellow"/>
              </w:rPr>
              <w:t>Detailed and completed quotes</w:t>
            </w:r>
          </w:p>
        </w:tc>
        <w:tc>
          <w:tcPr>
            <w:tcW w:w="1360" w:type="dxa"/>
            <w:shd w:val="clear" w:color="auto" w:fill="auto"/>
            <w:vAlign w:val="center"/>
          </w:tcPr>
          <w:p w14:paraId="240875A4" w14:textId="0F468777" w:rsidR="006E17EC" w:rsidRPr="00DF2302" w:rsidRDefault="003513C8"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40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ts</w:t>
      </w:r>
      <w:proofErr w:type="spellEnd"/>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tw</w:t>
      </w:r>
      <w:proofErr w:type="spellEnd"/>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proofErr w:type="spellStart"/>
      <w:r w:rsidRPr="00DF2302">
        <w:rPr>
          <w:lang w:val="en-GB"/>
        </w:rPr>
        <w:t>ts</w:t>
      </w:r>
      <w:proofErr w:type="spellEnd"/>
      <w:r w:rsidRPr="00DF2302">
        <w:rPr>
          <w:lang w:val="en-GB"/>
        </w:rPr>
        <w:t xml:space="preserve"> = technical result (technical score)</w:t>
      </w:r>
    </w:p>
    <w:p w14:paraId="58A879C2" w14:textId="77777777" w:rsidR="00E1099C" w:rsidRPr="00DF2302" w:rsidRDefault="00E1099C" w:rsidP="00E1099C">
      <w:pPr>
        <w:pStyle w:val="ListParagraph"/>
        <w:ind w:leftChars="0" w:left="2160"/>
        <w:rPr>
          <w:lang w:val="en-GB"/>
        </w:rPr>
      </w:pPr>
      <w:proofErr w:type="spellStart"/>
      <w:r w:rsidRPr="00DF2302">
        <w:rPr>
          <w:lang w:val="en-GB"/>
        </w:rPr>
        <w:t>tw</w:t>
      </w:r>
      <w:proofErr w:type="spellEnd"/>
      <w:r w:rsidRPr="00DF2302">
        <w:rPr>
          <w:lang w:val="en-GB"/>
        </w:rPr>
        <w:t xml:space="preserve">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t>E = (</w:t>
      </w:r>
      <w:proofErr w:type="spellStart"/>
      <w:r w:rsidRPr="00DF2302">
        <w:rPr>
          <w:rFonts w:ascii="Calibri" w:hAnsi="Calibri"/>
          <w:b/>
          <w:lang w:val="en-GB"/>
        </w:rPr>
        <w:t>ts</w:t>
      </w:r>
      <w:proofErr w:type="spellEnd"/>
      <w:r w:rsidRPr="00DF2302">
        <w:rPr>
          <w:rFonts w:ascii="Calibri" w:hAnsi="Calibri"/>
          <w:b/>
          <w:lang w:val="en-GB"/>
        </w:rPr>
        <w:t xml:space="preserve"> * </w:t>
      </w:r>
      <w:proofErr w:type="spellStart"/>
      <w:r w:rsidRPr="00DF2302">
        <w:rPr>
          <w:rFonts w:ascii="Calibri" w:hAnsi="Calibri"/>
          <w:b/>
          <w:lang w:val="en-GB"/>
        </w:rPr>
        <w:t>tw</w:t>
      </w:r>
      <w:proofErr w:type="spellEnd"/>
      <w:r w:rsidRPr="00DF2302">
        <w:rPr>
          <w:rFonts w:ascii="Calibri" w:hAnsi="Calibri"/>
          <w:b/>
          <w:lang w:val="en-GB"/>
        </w:rPr>
        <w:t>) + (</w:t>
      </w:r>
      <w:ins w:id="15" w:author="Sven Erik" w:date="2020-08-26T15:40:00Z">
        <w:r w:rsidR="00B57649">
          <w:rPr>
            <w:rFonts w:ascii="Calibri" w:hAnsi="Calibri"/>
            <w:b/>
            <w:lang w:val="en-GB"/>
          </w:rPr>
          <w:t>(</w:t>
        </w:r>
      </w:ins>
      <w:proofErr w:type="spellStart"/>
      <w:r w:rsidRPr="00DF2302">
        <w:rPr>
          <w:rFonts w:ascii="Calibri" w:hAnsi="Calibri"/>
          <w:b/>
          <w:lang w:val="en-GB"/>
        </w:rPr>
        <w:t>tc</w:t>
      </w:r>
      <w:proofErr w:type="spellEnd"/>
      <w:r w:rsidRPr="00DF2302">
        <w:rPr>
          <w:rFonts w:ascii="Calibri" w:hAnsi="Calibri"/>
          <w:b/>
          <w:lang w:val="en-GB"/>
        </w:rPr>
        <w:t xml:space="preserve"> / lc</w:t>
      </w:r>
      <w:ins w:id="16" w:author="Sven Erik" w:date="2020-08-26T15:40:00Z">
        <w:r w:rsidR="00B57649">
          <w:rPr>
            <w:rFonts w:ascii="Calibri" w:hAnsi="Calibri"/>
            <w:b/>
            <w:lang w:val="en-GB"/>
          </w:rPr>
          <w:t xml:space="preserve">) * </w:t>
        </w:r>
      </w:ins>
      <w:proofErr w:type="spellStart"/>
      <w:ins w:id="17" w:author="Sven Erik" w:date="2020-08-26T15:41:00Z">
        <w:r w:rsidR="00B57649">
          <w:rPr>
            <w:rFonts w:ascii="Calibri" w:hAnsi="Calibri"/>
            <w:b/>
            <w:lang w:val="en-GB"/>
          </w:rPr>
          <w:t>fw</w:t>
        </w:r>
      </w:ins>
      <w:proofErr w:type="spellEnd"/>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8" w:name="_Hlk26877853"/>
      <w:proofErr w:type="spellStart"/>
      <w:r w:rsidRPr="00DF2302">
        <w:rPr>
          <w:rFonts w:ascii="Calibri" w:hAnsi="Calibri"/>
          <w:sz w:val="20"/>
          <w:szCs w:val="20"/>
          <w:lang w:val="en-GB"/>
        </w:rPr>
        <w:lastRenderedPageBreak/>
        <w:t>t</w:t>
      </w:r>
      <w:r w:rsidR="009D1D45" w:rsidRPr="00DF2302">
        <w:rPr>
          <w:rFonts w:ascii="Calibri" w:hAnsi="Calibri"/>
          <w:sz w:val="20"/>
          <w:szCs w:val="20"/>
          <w:lang w:val="en-GB"/>
        </w:rPr>
        <w:t>s</w:t>
      </w:r>
      <w:proofErr w:type="spellEnd"/>
      <w:r w:rsidR="009D1D45" w:rsidRPr="00DF2302">
        <w:rPr>
          <w:rFonts w:ascii="Calibri" w:hAnsi="Calibri"/>
          <w:sz w:val="20"/>
          <w:szCs w:val="20"/>
          <w:lang w:val="en-GB"/>
        </w:rPr>
        <w:t xml:space="preserve">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tw</w:t>
      </w:r>
      <w:proofErr w:type="spellEnd"/>
      <w:r w:rsidRPr="00DF2302">
        <w:rPr>
          <w:rFonts w:ascii="Calibri" w:hAnsi="Calibri"/>
          <w:sz w:val="20"/>
          <w:szCs w:val="20"/>
          <w:lang w:val="en-GB"/>
        </w:rPr>
        <w:t xml:space="preserve"> = technical weight in % (technical weight)</w:t>
      </w:r>
    </w:p>
    <w:bookmarkEnd w:id="18"/>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ins w:id="19" w:author="Sven Erik" w:date="2020-08-26T15:41:00Z"/>
          <w:rFonts w:ascii="Calibri" w:hAnsi="Calibri"/>
          <w:sz w:val="20"/>
          <w:szCs w:val="20"/>
          <w:lang w:val="en-GB"/>
        </w:rPr>
      </w:pPr>
      <w:proofErr w:type="spellStart"/>
      <w:r w:rsidRPr="00DF2302">
        <w:rPr>
          <w:rFonts w:ascii="Calibri" w:hAnsi="Calibri"/>
          <w:sz w:val="20"/>
          <w:szCs w:val="20"/>
          <w:lang w:val="en-GB"/>
        </w:rPr>
        <w:t>tc</w:t>
      </w:r>
      <w:proofErr w:type="spellEnd"/>
      <w:r w:rsidRPr="00DF2302">
        <w:rPr>
          <w:rFonts w:ascii="Calibri" w:hAnsi="Calibri"/>
          <w:sz w:val="20"/>
          <w:szCs w:val="20"/>
          <w:lang w:val="en-GB"/>
        </w:rPr>
        <w:t xml:space="preserve"> = cost of the Tender being evaluated (tender cost)</w:t>
      </w:r>
      <w:bookmarkEnd w:id="10"/>
      <w:bookmarkEnd w:id="14"/>
    </w:p>
    <w:p w14:paraId="04262388" w14:textId="6B8ADBB0" w:rsidR="00B57649" w:rsidRPr="00DF2302" w:rsidRDefault="00B57649" w:rsidP="00E1099C">
      <w:pPr>
        <w:ind w:left="1701"/>
        <w:rPr>
          <w:rFonts w:ascii="Calibri" w:hAnsi="Calibri"/>
          <w:sz w:val="20"/>
          <w:szCs w:val="20"/>
          <w:lang w:val="en-GB"/>
        </w:rPr>
      </w:pPr>
      <w:proofErr w:type="spellStart"/>
      <w:ins w:id="20" w:author="Sven Erik" w:date="2020-08-26T15:41:00Z">
        <w:r>
          <w:rPr>
            <w:rFonts w:ascii="Calibri" w:hAnsi="Calibri"/>
            <w:sz w:val="20"/>
            <w:szCs w:val="20"/>
            <w:lang w:val="en-GB"/>
          </w:rPr>
          <w:t>fw</w:t>
        </w:r>
        <w:proofErr w:type="spellEnd"/>
        <w:r>
          <w:rPr>
            <w:rFonts w:ascii="Calibri" w:hAnsi="Calibri"/>
            <w:sz w:val="20"/>
            <w:szCs w:val="20"/>
            <w:lang w:val="en-GB"/>
          </w:rPr>
          <w:t xml:space="preserve">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B657D4" w14:textId="77777777" w:rsidR="00304C4A" w:rsidRDefault="00304C4A">
      <w:r>
        <w:separator/>
      </w:r>
    </w:p>
  </w:endnote>
  <w:endnote w:type="continuationSeparator" w:id="0">
    <w:p w14:paraId="71F47B76" w14:textId="77777777" w:rsidR="00304C4A" w:rsidRDefault="00304C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0F4F3D4C" w:rsidR="00D15CF2" w:rsidRDefault="004878F3" w:rsidP="004878F3">
    <w:pPr>
      <w:pStyle w:val="Footer"/>
    </w:pPr>
    <w:r>
      <w:fldChar w:fldCharType="begin"/>
    </w:r>
    <w:r>
      <w:instrText xml:space="preserve"> DATE \@ "yyyy-MM-dd" </w:instrText>
    </w:r>
    <w:r>
      <w:fldChar w:fldCharType="separate"/>
    </w:r>
    <w:r w:rsidR="0006349D">
      <w:rPr>
        <w:noProof/>
      </w:rPr>
      <w:t>2022-12-15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5506FC" w14:textId="77777777" w:rsidR="00304C4A" w:rsidRDefault="00304C4A">
      <w:r>
        <w:separator/>
      </w:r>
    </w:p>
  </w:footnote>
  <w:footnote w:type="continuationSeparator" w:id="0">
    <w:p w14:paraId="72D3D180" w14:textId="77777777" w:rsidR="00304C4A" w:rsidRDefault="00304C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766D6" w14:textId="3C26936E"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780252335">
    <w:abstractNumId w:val="2"/>
  </w:num>
  <w:num w:numId="2" w16cid:durableId="1208565554">
    <w:abstractNumId w:val="7"/>
  </w:num>
  <w:num w:numId="3" w16cid:durableId="893389820">
    <w:abstractNumId w:val="6"/>
  </w:num>
  <w:num w:numId="4" w16cid:durableId="74401935">
    <w:abstractNumId w:val="5"/>
  </w:num>
  <w:num w:numId="5" w16cid:durableId="1724206885">
    <w:abstractNumId w:val="0"/>
  </w:num>
  <w:num w:numId="6" w16cid:durableId="306394853">
    <w:abstractNumId w:val="4"/>
  </w:num>
  <w:num w:numId="7" w16cid:durableId="683363465">
    <w:abstractNumId w:val="1"/>
  </w:num>
  <w:num w:numId="8" w16cid:durableId="311099441">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49D"/>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4C4A"/>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3C8"/>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B84"/>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B291CF93-6CDC-41BB-85CA-DF8E4E1E5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9</TotalTime>
  <Pages>4</Pages>
  <Words>704</Words>
  <Characters>4018</Characters>
  <Application>Microsoft Office Word</Application>
  <DocSecurity>0</DocSecurity>
  <Lines>33</Lines>
  <Paragraphs>9</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4713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Koaa Ekeata</cp:lastModifiedBy>
  <cp:revision>5</cp:revision>
  <cp:lastPrinted>2016-10-18T02:57:00Z</cp:lastPrinted>
  <dcterms:created xsi:type="dcterms:W3CDTF">2020-08-26T13:41:00Z</dcterms:created>
  <dcterms:modified xsi:type="dcterms:W3CDTF">2022-12-14T22:58:00Z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